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48640" cy="647700"/>
                <wp:effectExtent l="0" t="0" r="381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7609086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8640" cy="6476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1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ЭКОНОМИЧЕСКОГО РАЗВИТИЯ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изменений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статьи 2 и 3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отдельных вопросах формирования и реализации промышленной политики в Новосибирской области»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2"/>
        <w:ind w:firstLine="0"/>
        <w:jc w:val="both"/>
        <w:rPr>
          <w:rFonts w:ascii="Times New Roman" w:hAnsi="Times New Roman" w:cs="Times New Roman" w:eastAsiaTheme="minorHAnsi"/>
          <w:spacing w:val="-6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spacing w:val="-6"/>
          <w:sz w:val="28"/>
          <w:szCs w:val="28"/>
          <w:lang w:eastAsia="en-US"/>
        </w:rPr>
      </w:r>
      <w:r>
        <w:rPr>
          <w:rFonts w:ascii="Times New Roman" w:hAnsi="Times New Roman" w:cs="Times New Roman" w:eastAsiaTheme="minorHAnsi"/>
          <w:spacing w:val="-6"/>
          <w:sz w:val="28"/>
          <w:szCs w:val="28"/>
          <w:lang w:eastAsia="en-US"/>
        </w:rPr>
      </w:r>
      <w:r>
        <w:rPr>
          <w:rFonts w:ascii="Times New Roman" w:hAnsi="Times New Roman" w:cs="Times New Roman" w:eastAsiaTheme="minorHAnsi"/>
          <w:spacing w:val="-6"/>
          <w:sz w:val="28"/>
          <w:szCs w:val="28"/>
          <w:lang w:eastAsia="en-US"/>
        </w:rPr>
      </w:r>
    </w:p>
    <w:p>
      <w:pPr>
        <w:pStyle w:val="872"/>
        <w:jc w:val="both"/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</w:pP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Разработка проекта 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закона Новосибирской области «О внесении изменений в 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статьи 2 и 3 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Закон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а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 Новосибирской области «Об отдельных вопросах формирования и реализации промышленной политики в Новосибирской области» (далее – проект закона) 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обусловлена необходимостью приведения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Закона Новосибирской области от 31.05.2016 № 69-ОЗ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«Об отдельных вопросах формирования и реализации промышленной политики в Новосибирской области» (далее – Закон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№ 69-ОЗ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) в соответствие с федеральным законодательством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, а также необходимостью внесения уточняющих изменений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</w:r>
    </w:p>
    <w:p>
      <w:pPr>
        <w:pStyle w:val="87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spacing w:val="-6"/>
          <w:sz w:val="28"/>
          <w:szCs w:val="28"/>
          <w:lang w:eastAsia="en-US"/>
        </w:rPr>
        <w:t xml:space="preserve">Проектом закона предлагается 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lang w:eastAsia="en-US"/>
        </w:rPr>
        <w:t xml:space="preserve">привести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полномочия </w:t>
      </w:r>
      <w:r>
        <w:rPr>
          <w:rFonts w:ascii="Times New Roman" w:hAnsi="Times New Roman" w:cs="Times New Roman" w:eastAsiaTheme="minorHAnsi"/>
          <w:spacing w:val="-6"/>
          <w:sz w:val="28"/>
          <w:szCs w:val="28"/>
          <w:highlight w:val="white"/>
          <w:lang w:eastAsia="en-US"/>
        </w:rPr>
        <w:t xml:space="preserve">Правительства Новосибирской области в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сфере промышленной политики в Новосибирской области в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соответстви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е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с Федеральным законом от 13.06.2023 № 245-ФЗ «О внесении изменений в Федеральный закон «О промышленной политике в Российской Федерации» и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стать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ю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 44 Федерального закона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«Об общих принципах организации публичной власти в субъектах Российской Федерации»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lang w:eastAsia="en-US"/>
        </w:rPr>
        <w:t xml:space="preserve">, а также в связи с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возобновлением возможности заключения специальных инвестиционных контрактов  в соответствии со статьей 16 Федерального закона от 31.12.2014 № 488-ФЗ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«О промышленной политике в Российской Федерации» (СПИК 1.0) связи с принятием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Федерального закона от 14.03.2022 № 57-ФЗ «О внесении изменений в статью 2 Федерального закона «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 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«О промышленной политике в Российской Федерации» в части регулирования специальных инвестиционных контрактов».</w:t>
      </w:r>
      <w:r>
        <w:rPr>
          <w:rFonts w:ascii="Times New Roman" w:hAnsi="Times New Roman" w:cs="Times New Roman"/>
          <w:sz w:val="28"/>
          <w:szCs w:val="28"/>
          <w:lang w:eastAsia="en-US"/>
        </w:rPr>
      </w: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pStyle w:val="872"/>
        <w:jc w:val="both"/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Кроме того, прокуратурой Новосибирской области в адрес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Правительства Новосибирской области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Знаткова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В.М.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направлено предложение о внесении изменений в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Закон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№ 69-ОЗ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в целях повышения эффективности проведения политики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импортозамещения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, использования промышленного потенциала Новосибирской области посредством стимулирования технологий, повышения уровня технологического развития производителей товаров (работ, услуг)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(письмо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от 02.02.2024 № 7-55-03-2024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lang w:eastAsia="en-US"/>
        </w:rPr>
        <w:t xml:space="preserve">).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lang w:eastAsia="en-US"/>
        </w:rPr>
        <w:t xml:space="preserve">Необходимо отметить, что н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а сегодняшний день технопарки становятся местом сосредоточения перспективных технологий для различных отраслей экономики, что приводит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,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 в том числе к разработкам проектов по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импортозамещению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lang w:eastAsia="en-US"/>
        </w:rPr>
        <w:t xml:space="preserve"> на их территории.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</w:r>
    </w:p>
    <w:p>
      <w:pPr>
        <w:pStyle w:val="872"/>
        <w:jc w:val="both"/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lang w:eastAsia="en-US"/>
        </w:rPr>
        <w:t xml:space="preserve">С учетом изложенного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статью 2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Закона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№ 69-ОЗ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 предлагается дополнить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полномочием Правительства Новосибирской области в сфере промышленной политики в Новосибирской области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 по установлению дополнительных требований к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технопаркам в сфере высоких технологий и управляющим компаниям технопарков в сфере высоких технологий.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</w:pP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</w:rPr>
        <w:t xml:space="preserve">Также проектом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 закона предлагается дополнить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статью 2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Закон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  <w:lang w:eastAsia="en-US"/>
        </w:rPr>
        <w:t xml:space="preserve">№ 69-ОЗ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полномочием Правительства Новосибирской области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 по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установлению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порядка применения мер стимулирования деятельности в сфере промышленности к управляющей компании технопарка в сфере высоких технологий и юридическим лицам, индивидуальным 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предпринимателям, использующим объекты технологической инфраструктуры, транспортной инфраструктуры и коммунальной инфраструктуры, здания, строения, сооружения, предназначенные для осуществления ими научно-технической деятельности, и (или) инновационной дея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тельности, и (или) деятельности в сфере информационных технологий в целях обеспечения производства промышленной продукции и (или) выведения на рынок новых продуктов, технологий и (или) услуг, находящимся в составе технопарка в сфере высоких технологий, в с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лучае соответствия технопарка в сфере высоких технологий и управляющей компании технопарка в сфере высоких технологий требованиям, установленным федеральным законодательством, и дополнительным требованиям, установленным Правительством Новосибирской области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</w:r>
      <w:r>
        <w:rPr>
          <w:rFonts w:ascii="Times New Roman" w:hAnsi="Times New Roman" w:cs="Times New Roman" w:eastAsiaTheme="minorHAnsi"/>
          <w:color w:val="000000" w:themeColor="text1"/>
          <w:spacing w:val="-6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ins w:id="0" w:author="yavs" w:date="2024-04-19T05:56:22Z" oouserid="yavs"/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В целях реализации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части 4 статьи 16 Федерального закона от 31.12.2014 № 488</w:t>
      </w:r>
      <w:ins w:id="1" w:author="yavs" w:date="2024-04-19T05:56:22Z" oouserid="yavs">
        <w:r>
          <w:rPr>
            <w:rFonts w:ascii="Times New Roman" w:hAnsi="Times New Roman" w:cs="Times New Roman"/>
            <w:color w:val="000000" w:themeColor="text1"/>
            <w:spacing w:val="-6"/>
            <w:sz w:val="28"/>
            <w:szCs w:val="28"/>
            <w:highlight w:val="white"/>
          </w:rPr>
        </w:r>
      </w:ins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-ФЗ «О промышленной политике в Российской Федерации»,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стимулирования привлечения инвестиций в проекты </w:t>
      </w:r>
      <w:r>
        <w:rPr>
          <w:rFonts w:ascii="Times New Roman" w:hAnsi="Times New Roman" w:cs="Times New Roman"/>
          <w:sz w:val="28"/>
          <w:szCs w:val="28"/>
        </w:rPr>
        <w:t xml:space="preserve">по созданию либо модернизации и (или) освоению производства промышленной продукции на территории Новосибирской области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 проектом закона предлагается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статью 2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Закона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№ 69-ОЗ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полномочием Правительства Новосибирской области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по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 установлению порядка заключения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Новосибирской областью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специального инвестиционного контракта</w:t>
      </w:r>
      <w:bookmarkStart w:id="78" w:name="_GoBack"/>
      <w:r/>
      <w:bookmarkEnd w:id="78"/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</w:r>
      <w:r/>
      <w:ins w:id="2" w:author="yavs" w:date="2024-04-19T05:56:22Z" oouserid="yavs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</w:rPr>
        </w:r>
      </w:ins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pacing w:val="-6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Кроме того, проектом закона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в целях единообразного применения терминологии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предлагается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в статью 3 Закона № 69-ОЗ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внести изменения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  <w:t xml:space="preserve"> уточняющего характера.</w:t>
      </w:r>
      <w:r>
        <w:rPr>
          <w:rFonts w:ascii="Times New Roman" w:hAnsi="Times New Roman" w:eastAsia="Times New Roman" w:cs="Times New Roman"/>
          <w:color w:val="000000" w:themeColor="text1"/>
          <w:spacing w:val="-6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pacing w:val="-6"/>
          <w:sz w:val="28"/>
          <w:szCs w:val="28"/>
          <w:highlight w:val="white"/>
        </w:rPr>
      </w:r>
    </w:p>
    <w:p>
      <w:pPr>
        <w:pStyle w:val="872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eastAsia="en-US"/>
        </w:rPr>
        <w:t xml:space="preserve">Проект закона состоит из двух статей</w:t>
      </w:r>
      <w:r>
        <w:rPr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  <w:lang w:eastAsia="en-US"/>
        </w:rPr>
        <w:t xml:space="preserve"> Статьей 1 вносятся соответствующие</w:t>
      </w:r>
      <w:r>
        <w:rPr>
          <w:rFonts w:ascii="Times New Roman" w:hAnsi="Times New Roman" w:cs="Times New Roman"/>
          <w:sz w:val="28"/>
          <w:szCs w:val="28"/>
          <w:highlight w:val="white"/>
          <w:lang w:eastAsia="en-US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  <w:lang w:eastAsia="en-US"/>
        </w:rPr>
        <w:t xml:space="preserve">Статьей 2 определяется порядок вступления закона в силу.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изменяющих ранее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обязательные </w:t>
      </w:r>
      <w:r>
        <w:rPr>
          <w:rFonts w:ascii="Times New Roman" w:hAnsi="Times New Roman" w:cs="Times New Roman"/>
          <w:sz w:val="28"/>
          <w:szCs w:val="28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ascii="Times New Roman" w:hAnsi="Times New Roman" w:cs="Times New Roman"/>
          <w:sz w:val="28"/>
          <w:szCs w:val="28"/>
        </w:rPr>
        <w:t xml:space="preserve"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устанавливающих новые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изменяющих ранее предусмотренные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обязанности и запреты для субъектов предпринимательской и инвестиционной деятельности, а также устанавливающих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изменяющих ответственность за нарушение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затрагивающих вопросы осуществления предпринимательской и иной экономической деятельности.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872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  <w:highlight w:val="white"/>
        </w:rPr>
      </w:r>
    </w:p>
    <w:p>
      <w:pPr>
        <w:pStyle w:val="872"/>
        <w:ind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2"/>
        <w:ind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2"/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Министр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 Л.Н. Решетников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567" w:bottom="993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25109227"/>
      <w:docPartObj>
        <w:docPartGallery w:val="Page Numbers (Top of Page)"/>
        <w:docPartUnique w:val="true"/>
      </w:docPartObj>
      <w:rPr/>
    </w:sdtPr>
    <w:sdtContent>
      <w:p>
        <w:pPr>
          <w:pStyle w:val="879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987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059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131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1203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1275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1347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1419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14915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/>
      <w:rPr>
        <w:rFonts w:hint="default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 w:default="1">
    <w:name w:val="Normal"/>
    <w:qFormat/>
  </w:style>
  <w:style w:type="paragraph" w:styleId="680">
    <w:name w:val="Heading 1"/>
    <w:basedOn w:val="679"/>
    <w:next w:val="679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1">
    <w:name w:val="Heading 2"/>
    <w:basedOn w:val="679"/>
    <w:next w:val="679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6">
    <w:name w:val="Heading 7"/>
    <w:basedOn w:val="679"/>
    <w:next w:val="679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7">
    <w:name w:val="Heading 8"/>
    <w:basedOn w:val="679"/>
    <w:next w:val="679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8">
    <w:name w:val="Heading 9"/>
    <w:basedOn w:val="679"/>
    <w:next w:val="679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Heading 1 Char"/>
    <w:basedOn w:val="689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Heading 2 Char"/>
    <w:basedOn w:val="689"/>
    <w:uiPriority w:val="9"/>
    <w:rPr>
      <w:rFonts w:ascii="Arial" w:hAnsi="Arial" w:eastAsia="Arial" w:cs="Arial"/>
      <w:sz w:val="34"/>
    </w:rPr>
  </w:style>
  <w:style w:type="character" w:styleId="694" w:customStyle="1">
    <w:name w:val="Heading 3 Char"/>
    <w:basedOn w:val="689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Heading 4 Char"/>
    <w:basedOn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Heading 5 Char"/>
    <w:basedOn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Heading 6 Char"/>
    <w:basedOn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Heading 7 Char"/>
    <w:basedOn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Heading 8 Char"/>
    <w:basedOn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Heading 9 Char"/>
    <w:basedOn w:val="689"/>
    <w:uiPriority w:val="9"/>
    <w:rPr>
      <w:rFonts w:ascii="Arial" w:hAnsi="Arial" w:eastAsia="Arial" w:cs="Arial"/>
      <w:i/>
      <w:iCs/>
      <w:sz w:val="21"/>
      <w:szCs w:val="21"/>
    </w:rPr>
  </w:style>
  <w:style w:type="character" w:styleId="701" w:customStyle="1">
    <w:name w:val="Title Char"/>
    <w:basedOn w:val="689"/>
    <w:uiPriority w:val="10"/>
    <w:rPr>
      <w:sz w:val="48"/>
      <w:szCs w:val="48"/>
    </w:rPr>
  </w:style>
  <w:style w:type="character" w:styleId="702" w:customStyle="1">
    <w:name w:val="Subtitle Char"/>
    <w:basedOn w:val="689"/>
    <w:uiPriority w:val="11"/>
    <w:rPr>
      <w:sz w:val="24"/>
      <w:szCs w:val="24"/>
    </w:rPr>
  </w:style>
  <w:style w:type="character" w:styleId="703" w:customStyle="1">
    <w:name w:val="Quote Char"/>
    <w:uiPriority w:val="29"/>
    <w:rPr>
      <w:i/>
    </w:rPr>
  </w:style>
  <w:style w:type="character" w:styleId="704" w:customStyle="1">
    <w:name w:val="Intense Quote Char"/>
    <w:uiPriority w:val="30"/>
    <w:rPr>
      <w:i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9"/>
    <w:link w:val="681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9"/>
    <w:next w:val="679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9"/>
    <w:link w:val="717"/>
    <w:uiPriority w:val="10"/>
    <w:rPr>
      <w:sz w:val="48"/>
      <w:szCs w:val="48"/>
    </w:rPr>
  </w:style>
  <w:style w:type="paragraph" w:styleId="719">
    <w:name w:val="Subtitle"/>
    <w:basedOn w:val="679"/>
    <w:next w:val="679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9"/>
    <w:link w:val="719"/>
    <w:uiPriority w:val="11"/>
    <w:rPr>
      <w:sz w:val="24"/>
      <w:szCs w:val="24"/>
    </w:rPr>
  </w:style>
  <w:style w:type="paragraph" w:styleId="721">
    <w:name w:val="Quote"/>
    <w:basedOn w:val="679"/>
    <w:next w:val="679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9"/>
    <w:next w:val="679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9"/>
    <w:uiPriority w:val="99"/>
  </w:style>
  <w:style w:type="character" w:styleId="726" w:customStyle="1">
    <w:name w:val="Footer Char"/>
    <w:basedOn w:val="689"/>
    <w:uiPriority w:val="99"/>
  </w:style>
  <w:style w:type="paragraph" w:styleId="727">
    <w:name w:val="Caption"/>
    <w:basedOn w:val="679"/>
    <w:next w:val="67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Caption Char"/>
    <w:uiPriority w:val="99"/>
  </w:style>
  <w:style w:type="table" w:styleId="729" w:customStyle="1">
    <w:name w:val="Table Grid Light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0">
    <w:name w:val="Plain Table 1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69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4">
    <w:name w:val="footnote text"/>
    <w:basedOn w:val="679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basedOn w:val="689"/>
    <w:uiPriority w:val="99"/>
    <w:unhideWhenUsed/>
    <w:rPr>
      <w:vertAlign w:val="superscript"/>
    </w:rPr>
  </w:style>
  <w:style w:type="paragraph" w:styleId="857">
    <w:name w:val="endnote text"/>
    <w:basedOn w:val="679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basedOn w:val="689"/>
    <w:uiPriority w:val="99"/>
    <w:semiHidden/>
    <w:unhideWhenUsed/>
    <w:rPr>
      <w:vertAlign w:val="superscript"/>
    </w:rPr>
  </w:style>
  <w:style w:type="paragraph" w:styleId="860">
    <w:name w:val="toc 1"/>
    <w:basedOn w:val="679"/>
    <w:next w:val="679"/>
    <w:uiPriority w:val="39"/>
    <w:unhideWhenUsed/>
    <w:pPr>
      <w:spacing w:after="57"/>
    </w:pPr>
  </w:style>
  <w:style w:type="paragraph" w:styleId="861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62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63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64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65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66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67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68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79"/>
    <w:next w:val="679"/>
    <w:uiPriority w:val="99"/>
    <w:unhideWhenUsed/>
    <w:pPr>
      <w:spacing w:after="0"/>
    </w:pPr>
  </w:style>
  <w:style w:type="paragraph" w:styleId="871" w:customStyle="1">
    <w:name w:val="заголовок 2"/>
    <w:basedOn w:val="679"/>
    <w:next w:val="679"/>
    <w:pPr>
      <w:keepNext/>
      <w:spacing w:after="0" w:line="240" w:lineRule="auto"/>
      <w:outlineLvl w:val="1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72" w:customStyle="1">
    <w:name w:val="ConsNormal"/>
    <w:uiPriority w:val="99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73">
    <w:name w:val="annotation text"/>
    <w:basedOn w:val="679"/>
    <w:link w:val="874"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74" w:customStyle="1">
    <w:name w:val="Текст примечания Знак"/>
    <w:basedOn w:val="689"/>
    <w:link w:val="87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75">
    <w:name w:val="annotation reference"/>
    <w:basedOn w:val="689"/>
    <w:uiPriority w:val="99"/>
    <w:semiHidden/>
    <w:unhideWhenUsed/>
    <w:rPr>
      <w:rFonts w:cs="Times New Roman"/>
      <w:sz w:val="16"/>
      <w:szCs w:val="16"/>
    </w:rPr>
  </w:style>
  <w:style w:type="paragraph" w:styleId="876">
    <w:name w:val="Balloon Text"/>
    <w:basedOn w:val="679"/>
    <w:link w:val="87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7" w:customStyle="1">
    <w:name w:val="Текст выноски Знак"/>
    <w:basedOn w:val="689"/>
    <w:link w:val="876"/>
    <w:uiPriority w:val="99"/>
    <w:semiHidden/>
    <w:rPr>
      <w:rFonts w:ascii="Tahoma" w:hAnsi="Tahoma" w:cs="Tahoma"/>
      <w:sz w:val="16"/>
      <w:szCs w:val="16"/>
    </w:rPr>
  </w:style>
  <w:style w:type="paragraph" w:styleId="878" w:customStyle="1">
    <w:name w:val="ConsPlusNormal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879">
    <w:name w:val="Header"/>
    <w:basedOn w:val="679"/>
    <w:link w:val="8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Верхний колонтитул Знак"/>
    <w:basedOn w:val="689"/>
    <w:link w:val="879"/>
    <w:uiPriority w:val="99"/>
  </w:style>
  <w:style w:type="paragraph" w:styleId="881">
    <w:name w:val="Footer"/>
    <w:basedOn w:val="679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689"/>
    <w:link w:val="881"/>
    <w:uiPriority w:val="99"/>
  </w:style>
  <w:style w:type="paragraph" w:styleId="883">
    <w:name w:val="List Paragraph"/>
    <w:basedOn w:val="679"/>
    <w:uiPriority w:val="34"/>
    <w:qFormat/>
    <w:pPr>
      <w:contextualSpacing/>
      <w:ind w:left="720"/>
    </w:pPr>
  </w:style>
  <w:style w:type="table" w:styleId="884">
    <w:name w:val="Table Grid"/>
    <w:basedOn w:val="6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5">
    <w:name w:val="Hyperlink"/>
    <w:basedOn w:val="689"/>
    <w:uiPriority w:val="99"/>
    <w:unhideWhenUsed/>
    <w:rPr>
      <w:color w:val="0000ff" w:themeColor="hyperlink"/>
      <w:u w:val="single"/>
    </w:rPr>
  </w:style>
  <w:style w:type="character" w:styleId="886">
    <w:name w:val="FollowedHyperlink"/>
    <w:basedOn w:val="689"/>
    <w:uiPriority w:val="99"/>
    <w:semiHidden/>
    <w:unhideWhenUsed/>
    <w:rPr>
      <w:color w:val="800080" w:themeColor="followedHyperlink"/>
      <w:u w:val="single"/>
    </w:rPr>
  </w:style>
  <w:style w:type="paragraph" w:styleId="887">
    <w:name w:val="Body Text"/>
    <w:basedOn w:val="679"/>
    <w:link w:val="888"/>
    <w:uiPriority w:val="99"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8" w:customStyle="1">
    <w:name w:val="Основной текст Знак"/>
    <w:basedOn w:val="689"/>
    <w:link w:val="88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9">
    <w:name w:val="annotation subject"/>
    <w:basedOn w:val="873"/>
    <w:next w:val="873"/>
    <w:link w:val="890"/>
    <w:uiPriority w:val="99"/>
    <w:semiHidden/>
    <w:unhideWhenUsed/>
    <w:pPr>
      <w:spacing w:after="20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890" w:customStyle="1">
    <w:name w:val="Тема примечания Знак"/>
    <w:basedOn w:val="874"/>
    <w:link w:val="88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F91F-777F-476A-B2E7-C6ED3E03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mineconom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Дедова Элла Владимировна</dc:creator>
  <cp:revision>32</cp:revision>
  <dcterms:created xsi:type="dcterms:W3CDTF">2023-01-13T10:32:00Z</dcterms:created>
  <dcterms:modified xsi:type="dcterms:W3CDTF">2024-04-19T05:56:35Z</dcterms:modified>
</cp:coreProperties>
</file>